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054137E5"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1C391A">
        <w:rPr>
          <w:rStyle w:val="Strong"/>
          <w:b/>
          <w:bCs w:val="0"/>
          <w:sz w:val="24"/>
          <w:szCs w:val="24"/>
        </w:rPr>
        <w:t>27</w:t>
      </w:r>
      <w:r w:rsidR="00D7229C" w:rsidRPr="00784610">
        <w:rPr>
          <w:rStyle w:val="Strong"/>
          <w:b/>
          <w:bCs w:val="0"/>
          <w:sz w:val="24"/>
          <w:szCs w:val="24"/>
        </w:rPr>
        <w:t>-</w:t>
      </w:r>
      <w:r w:rsidR="001C391A">
        <w:rPr>
          <w:rStyle w:val="Strong"/>
          <w:b/>
          <w:bCs w:val="0"/>
          <w:sz w:val="24"/>
          <w:szCs w:val="24"/>
        </w:rPr>
        <w:t>ss014</w:t>
      </w:r>
      <w:r w:rsidR="007C0D3A" w:rsidRPr="00784610">
        <w:rPr>
          <w:rStyle w:val="Strong"/>
          <w:b/>
          <w:bCs w:val="0"/>
          <w:sz w:val="24"/>
          <w:szCs w:val="24"/>
        </w:rPr>
        <w:t>-</w:t>
      </w:r>
      <w:bookmarkEnd w:id="1"/>
      <w:bookmarkEnd w:id="2"/>
      <w:bookmarkEnd w:id="3"/>
      <w:bookmarkEnd w:id="4"/>
      <w:r w:rsidR="001C391A">
        <w:rPr>
          <w:rStyle w:val="Strong"/>
          <w:b/>
          <w:bCs w:val="0"/>
          <w:sz w:val="24"/>
          <w:szCs w:val="24"/>
        </w:rPr>
        <w:t>23</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784610" w14:paraId="63269C81" w14:textId="77777777" w:rsidTr="006E17EC">
        <w:trPr>
          <w:cantSplit/>
          <w:tblHeader/>
        </w:trPr>
        <w:tc>
          <w:tcPr>
            <w:tcW w:w="2430" w:type="dxa"/>
            <w:shd w:val="clear" w:color="auto" w:fill="auto"/>
            <w:vAlign w:val="center"/>
          </w:tcPr>
          <w:p w14:paraId="0926894E" w14:textId="29433CF9" w:rsidR="006E17EC" w:rsidRPr="00784610" w:rsidRDefault="006E17EC" w:rsidP="006E17EC">
            <w:pPr>
              <w:pStyle w:val="TableContents"/>
              <w:jc w:val="center"/>
              <w:rPr>
                <w:rFonts w:cs="Calibri"/>
                <w:b/>
              </w:rPr>
            </w:pPr>
            <w:r w:rsidRPr="00784610">
              <w:rPr>
                <w:rFonts w:cs="Calibri"/>
                <w:b/>
              </w:rPr>
              <w:t>Major Criteria</w:t>
            </w:r>
          </w:p>
        </w:tc>
        <w:tc>
          <w:tcPr>
            <w:tcW w:w="5367" w:type="dxa"/>
            <w:shd w:val="clear" w:color="auto" w:fill="auto"/>
            <w:vAlign w:val="center"/>
          </w:tcPr>
          <w:p w14:paraId="266E364D" w14:textId="77777777" w:rsidR="006E17EC" w:rsidRPr="00784610" w:rsidRDefault="006E17EC" w:rsidP="006E17EC">
            <w:pPr>
              <w:pStyle w:val="TableContents"/>
              <w:jc w:val="center"/>
              <w:rPr>
                <w:rFonts w:cs="Calibri"/>
                <w:b/>
              </w:rPr>
            </w:pPr>
            <w:r w:rsidRPr="00784610">
              <w:rPr>
                <w:rFonts w:cs="Calibri"/>
                <w:b/>
              </w:rPr>
              <w:t>Details &amp; Sub-Criteria</w:t>
            </w:r>
          </w:p>
        </w:tc>
        <w:tc>
          <w:tcPr>
            <w:tcW w:w="1360" w:type="dxa"/>
            <w:shd w:val="clear" w:color="auto" w:fill="auto"/>
            <w:vAlign w:val="center"/>
          </w:tcPr>
          <w:p w14:paraId="6D25EDF4" w14:textId="77777777" w:rsidR="006E17EC" w:rsidRPr="00784610" w:rsidRDefault="006E17EC" w:rsidP="006E17EC">
            <w:pPr>
              <w:pStyle w:val="TableContents"/>
              <w:jc w:val="center"/>
              <w:rPr>
                <w:rFonts w:cs="Calibri"/>
                <w:b/>
              </w:rPr>
            </w:pPr>
            <w:r w:rsidRPr="00784610">
              <w:rPr>
                <w:rFonts w:cs="Calibri"/>
                <w:b/>
              </w:rPr>
              <w:t>Possible Score</w:t>
            </w:r>
          </w:p>
        </w:tc>
      </w:tr>
      <w:tr w:rsidR="006E17EC" w:rsidRPr="00784610" w14:paraId="053B03DF" w14:textId="77777777" w:rsidTr="006E17EC">
        <w:trPr>
          <w:cantSplit/>
          <w:tblHeader/>
        </w:trPr>
        <w:tc>
          <w:tcPr>
            <w:tcW w:w="2430" w:type="dxa"/>
            <w:shd w:val="clear" w:color="auto" w:fill="auto"/>
            <w:vAlign w:val="center"/>
          </w:tcPr>
          <w:p w14:paraId="5B4EEC3C" w14:textId="035947B6" w:rsidR="006E17EC" w:rsidRPr="00853E72" w:rsidRDefault="00DE3F38" w:rsidP="006E17EC">
            <w:pPr>
              <w:pStyle w:val="TableContents"/>
              <w:rPr>
                <w:rFonts w:asciiTheme="minorHAnsi" w:hAnsiTheme="minorHAnsi"/>
                <w:sz w:val="22"/>
                <w:szCs w:val="22"/>
                <w:lang w:eastAsia="en-US"/>
              </w:rPr>
            </w:pPr>
            <w:r w:rsidRPr="00853E72">
              <w:rPr>
                <w:rFonts w:asciiTheme="minorHAnsi" w:hAnsiTheme="minorHAnsi"/>
                <w:sz w:val="22"/>
                <w:szCs w:val="22"/>
                <w:lang w:eastAsia="en-US"/>
              </w:rPr>
              <w:t>Firm/consortium’s experience and reputation in similar assignments</w:t>
            </w:r>
          </w:p>
        </w:tc>
        <w:tc>
          <w:tcPr>
            <w:tcW w:w="5367" w:type="dxa"/>
            <w:shd w:val="clear" w:color="auto" w:fill="auto"/>
          </w:tcPr>
          <w:p w14:paraId="3ADDF29E" w14:textId="16BF2AFB" w:rsidR="006E17EC" w:rsidRPr="00853E72" w:rsidRDefault="00FD6F68" w:rsidP="008516B0">
            <w:pPr>
              <w:pStyle w:val="TableContents"/>
              <w:numPr>
                <w:ilvl w:val="0"/>
                <w:numId w:val="10"/>
              </w:numPr>
              <w:ind w:left="428"/>
              <w:rPr>
                <w:rFonts w:asciiTheme="minorHAnsi" w:hAnsiTheme="minorHAnsi"/>
                <w:sz w:val="22"/>
                <w:szCs w:val="22"/>
              </w:rPr>
            </w:pPr>
            <w:r>
              <w:rPr>
                <w:rFonts w:asciiTheme="minorHAnsi" w:hAnsiTheme="minorHAnsi"/>
                <w:sz w:val="22"/>
                <w:szCs w:val="22"/>
              </w:rPr>
              <w:t xml:space="preserve">Experience in supplying of similar </w:t>
            </w:r>
            <w:r w:rsidR="005A0725">
              <w:rPr>
                <w:rFonts w:asciiTheme="minorHAnsi" w:hAnsiTheme="minorHAnsi"/>
                <w:sz w:val="22"/>
                <w:szCs w:val="22"/>
              </w:rPr>
              <w:t>services</w:t>
            </w:r>
            <w:r>
              <w:rPr>
                <w:rFonts w:asciiTheme="minorHAnsi" w:hAnsiTheme="minorHAnsi"/>
                <w:sz w:val="22"/>
                <w:szCs w:val="22"/>
              </w:rPr>
              <w:t xml:space="preserve"> in accordance with standard and quality (At least 3 references)</w:t>
            </w:r>
          </w:p>
        </w:tc>
        <w:tc>
          <w:tcPr>
            <w:tcW w:w="1360" w:type="dxa"/>
            <w:shd w:val="clear" w:color="auto" w:fill="auto"/>
            <w:vAlign w:val="center"/>
          </w:tcPr>
          <w:p w14:paraId="6FB170A3" w14:textId="52C0C3E1" w:rsidR="006E17EC" w:rsidRPr="00853E72" w:rsidRDefault="00FD6F6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784610" w14:paraId="613F68D6" w14:textId="77777777" w:rsidTr="006E17EC">
        <w:trPr>
          <w:cantSplit/>
          <w:tblHeader/>
        </w:trPr>
        <w:tc>
          <w:tcPr>
            <w:tcW w:w="2430" w:type="dxa"/>
            <w:shd w:val="clear" w:color="auto" w:fill="auto"/>
            <w:vAlign w:val="center"/>
          </w:tcPr>
          <w:p w14:paraId="44102FCB" w14:textId="0E51FED4" w:rsidR="006E17EC" w:rsidRPr="00853E72" w:rsidRDefault="00FD6F68" w:rsidP="006E17EC">
            <w:pPr>
              <w:pStyle w:val="TableContents"/>
              <w:rPr>
                <w:rFonts w:asciiTheme="minorHAnsi" w:hAnsiTheme="minorHAnsi"/>
                <w:sz w:val="22"/>
                <w:szCs w:val="22"/>
                <w:lang w:eastAsia="en-US"/>
              </w:rPr>
            </w:pPr>
            <w:r>
              <w:rPr>
                <w:rFonts w:asciiTheme="minorHAnsi" w:hAnsiTheme="minorHAnsi"/>
                <w:sz w:val="22"/>
                <w:szCs w:val="22"/>
                <w:lang w:eastAsia="en-US"/>
              </w:rPr>
              <w:t>Schedule/plan and shifting times</w:t>
            </w:r>
          </w:p>
        </w:tc>
        <w:tc>
          <w:tcPr>
            <w:tcW w:w="5367" w:type="dxa"/>
            <w:shd w:val="clear" w:color="auto" w:fill="auto"/>
          </w:tcPr>
          <w:p w14:paraId="4BA71FA2" w14:textId="748DC36F" w:rsidR="006E17EC" w:rsidRPr="00853E72" w:rsidRDefault="00FD6F68" w:rsidP="008516B0">
            <w:pPr>
              <w:pStyle w:val="TableContents"/>
              <w:numPr>
                <w:ilvl w:val="0"/>
                <w:numId w:val="9"/>
              </w:numPr>
              <w:ind w:left="428"/>
              <w:rPr>
                <w:rFonts w:asciiTheme="minorHAnsi" w:hAnsiTheme="minorHAnsi"/>
                <w:sz w:val="22"/>
                <w:szCs w:val="22"/>
              </w:rPr>
            </w:pPr>
            <w:r>
              <w:rPr>
                <w:rFonts w:asciiTheme="minorHAnsi" w:hAnsiTheme="minorHAnsi"/>
                <w:sz w:val="22"/>
                <w:szCs w:val="22"/>
              </w:rPr>
              <w:t>A detailed schedule/plan and shifting times/hours to show when to shift security guards.</w:t>
            </w:r>
          </w:p>
        </w:tc>
        <w:tc>
          <w:tcPr>
            <w:tcW w:w="1360" w:type="dxa"/>
            <w:shd w:val="clear" w:color="auto" w:fill="auto"/>
            <w:vAlign w:val="center"/>
          </w:tcPr>
          <w:p w14:paraId="657554B4" w14:textId="23AE36A4" w:rsidR="006E17EC" w:rsidRPr="00853E72" w:rsidRDefault="0069263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5A0725">
              <w:rPr>
                <w:rFonts w:asciiTheme="minorHAnsi" w:hAnsiTheme="minorHAnsi"/>
                <w:sz w:val="22"/>
                <w:szCs w:val="22"/>
                <w:lang w:eastAsia="en-US"/>
              </w:rPr>
              <w:t>0</w:t>
            </w:r>
          </w:p>
        </w:tc>
      </w:tr>
      <w:tr w:rsidR="006E17EC" w:rsidRPr="00784610" w14:paraId="7395E14D" w14:textId="77777777" w:rsidTr="006E17EC">
        <w:trPr>
          <w:cantSplit/>
          <w:tblHeader/>
        </w:trPr>
        <w:tc>
          <w:tcPr>
            <w:tcW w:w="2430" w:type="dxa"/>
            <w:shd w:val="clear" w:color="auto" w:fill="auto"/>
            <w:vAlign w:val="center"/>
          </w:tcPr>
          <w:p w14:paraId="58A5C5B6" w14:textId="7F993639" w:rsidR="006E17EC" w:rsidRPr="00853E72" w:rsidRDefault="00FD6F68" w:rsidP="006E17EC">
            <w:pPr>
              <w:pStyle w:val="TableContents"/>
              <w:rPr>
                <w:rFonts w:asciiTheme="minorHAnsi" w:hAnsiTheme="minorHAnsi"/>
                <w:sz w:val="22"/>
                <w:szCs w:val="22"/>
                <w:lang w:eastAsia="en-US"/>
              </w:rPr>
            </w:pPr>
            <w:r>
              <w:rPr>
                <w:rFonts w:asciiTheme="minorHAnsi" w:hAnsiTheme="minorHAnsi"/>
                <w:sz w:val="22"/>
                <w:szCs w:val="22"/>
                <w:lang w:eastAsia="en-US"/>
              </w:rPr>
              <w:t>Charge and rate</w:t>
            </w:r>
          </w:p>
        </w:tc>
        <w:tc>
          <w:tcPr>
            <w:tcW w:w="5367" w:type="dxa"/>
            <w:shd w:val="clear" w:color="auto" w:fill="auto"/>
          </w:tcPr>
          <w:p w14:paraId="5F314A54" w14:textId="62AA9E42" w:rsidR="006E17EC" w:rsidRDefault="00FD6F68" w:rsidP="008516B0">
            <w:pPr>
              <w:pStyle w:val="TableContents"/>
              <w:numPr>
                <w:ilvl w:val="0"/>
                <w:numId w:val="7"/>
              </w:numPr>
              <w:ind w:left="428"/>
              <w:rPr>
                <w:rFonts w:asciiTheme="minorHAnsi" w:hAnsiTheme="minorHAnsi"/>
                <w:sz w:val="22"/>
                <w:szCs w:val="22"/>
              </w:rPr>
            </w:pPr>
            <w:r>
              <w:rPr>
                <w:rFonts w:asciiTheme="minorHAnsi" w:hAnsiTheme="minorHAnsi"/>
                <w:sz w:val="22"/>
                <w:szCs w:val="22"/>
              </w:rPr>
              <w:t>A detailed charge rate per hour to be well clear.</w:t>
            </w:r>
          </w:p>
          <w:p w14:paraId="23A8F695" w14:textId="3A130633" w:rsidR="00FD6F68" w:rsidRPr="00FD6F68" w:rsidRDefault="008516B0" w:rsidP="008516B0">
            <w:pPr>
              <w:pStyle w:val="TableContents"/>
              <w:numPr>
                <w:ilvl w:val="0"/>
                <w:numId w:val="7"/>
              </w:numPr>
              <w:ind w:left="428"/>
              <w:rPr>
                <w:rFonts w:asciiTheme="minorHAnsi" w:hAnsiTheme="minorHAnsi"/>
                <w:sz w:val="22"/>
                <w:szCs w:val="22"/>
              </w:rPr>
            </w:pPr>
            <w:r>
              <w:rPr>
                <w:rFonts w:asciiTheme="minorHAnsi" w:hAnsiTheme="minorHAnsi"/>
                <w:sz w:val="22"/>
                <w:szCs w:val="22"/>
              </w:rPr>
              <w:t>N</w:t>
            </w:r>
            <w:r w:rsidR="005A0725">
              <w:rPr>
                <w:rFonts w:asciiTheme="minorHAnsi" w:hAnsiTheme="minorHAnsi"/>
                <w:sz w:val="22"/>
                <w:szCs w:val="22"/>
              </w:rPr>
              <w:t>umber</w:t>
            </w:r>
            <w:r>
              <w:rPr>
                <w:rFonts w:asciiTheme="minorHAnsi" w:hAnsiTheme="minorHAnsi"/>
                <w:sz w:val="22"/>
                <w:szCs w:val="22"/>
              </w:rPr>
              <w:t xml:space="preserve"> of security guards to be allocated to look after/safeguard the MISE allocated areas/premises</w:t>
            </w:r>
          </w:p>
        </w:tc>
        <w:tc>
          <w:tcPr>
            <w:tcW w:w="1360" w:type="dxa"/>
            <w:shd w:val="clear" w:color="auto" w:fill="auto"/>
            <w:vAlign w:val="center"/>
          </w:tcPr>
          <w:p w14:paraId="240875A4" w14:textId="095AD81D" w:rsidR="006E17EC" w:rsidRPr="00853E72" w:rsidRDefault="005A072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784610" w14:paraId="59453870" w14:textId="77777777" w:rsidTr="006E17EC">
        <w:trPr>
          <w:cantSplit/>
          <w:tblHeader/>
        </w:trPr>
        <w:tc>
          <w:tcPr>
            <w:tcW w:w="2430" w:type="dxa"/>
            <w:shd w:val="clear" w:color="auto" w:fill="auto"/>
            <w:vAlign w:val="center"/>
          </w:tcPr>
          <w:p w14:paraId="57F1472D" w14:textId="25681661" w:rsidR="006E17EC" w:rsidRPr="00853E72" w:rsidRDefault="006E17EC" w:rsidP="006E17EC">
            <w:pPr>
              <w:pStyle w:val="TableContents"/>
              <w:jc w:val="both"/>
              <w:rPr>
                <w:rFonts w:asciiTheme="minorHAnsi" w:hAnsiTheme="minorHAnsi"/>
                <w:sz w:val="22"/>
                <w:szCs w:val="22"/>
                <w:lang w:eastAsia="en-US"/>
              </w:rPr>
            </w:pPr>
          </w:p>
        </w:tc>
        <w:tc>
          <w:tcPr>
            <w:tcW w:w="5367" w:type="dxa"/>
            <w:shd w:val="clear" w:color="auto" w:fill="auto"/>
          </w:tcPr>
          <w:p w14:paraId="375ED5B7" w14:textId="3C143E1B" w:rsidR="006E17EC" w:rsidRPr="00853E72" w:rsidRDefault="006E17EC" w:rsidP="00FD6F68">
            <w:pPr>
              <w:adjustRightInd w:val="0"/>
              <w:ind w:left="720"/>
              <w:rPr>
                <w:rFonts w:asciiTheme="minorHAnsi" w:eastAsiaTheme="minorEastAsia" w:hAnsiTheme="minorHAnsi"/>
                <w:color w:val="000000"/>
                <w:sz w:val="22"/>
                <w:lang w:val="en-GB"/>
              </w:rPr>
            </w:pPr>
          </w:p>
        </w:tc>
        <w:tc>
          <w:tcPr>
            <w:tcW w:w="1360" w:type="dxa"/>
            <w:shd w:val="clear" w:color="auto" w:fill="auto"/>
            <w:vAlign w:val="center"/>
          </w:tcPr>
          <w:p w14:paraId="4C399CE7" w14:textId="23D78305" w:rsidR="006E17EC" w:rsidRPr="00853E72" w:rsidRDefault="006E17EC" w:rsidP="00FD6F68">
            <w:pPr>
              <w:pStyle w:val="TableContents"/>
              <w:rPr>
                <w:rFonts w:asciiTheme="minorHAnsi" w:hAnsiTheme="minorHAnsi"/>
                <w:sz w:val="22"/>
                <w:szCs w:val="22"/>
                <w:lang w:eastAsia="en-US"/>
              </w:rPr>
            </w:pP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784610" w:rsidRDefault="003849E8" w:rsidP="006E17EC">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784610">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(ts * tw) + (</w:t>
      </w:r>
      <w:ins w:id="14" w:author="Sven Erik" w:date="2020-08-26T15:42:00Z">
        <w:r w:rsidR="00D87E1D">
          <w:rPr>
            <w:rFonts w:ascii="Calibri" w:hAnsi="Calibri"/>
            <w:b/>
            <w:lang w:val="en-GB"/>
          </w:rPr>
          <w:t>(</w:t>
        </w:r>
      </w:ins>
      <w:r w:rsidRPr="00784610">
        <w:rPr>
          <w:rFonts w:ascii="Calibri" w:hAnsi="Calibri"/>
          <w:b/>
          <w:lang w:val="en-GB"/>
        </w:rPr>
        <w:t>tc / lc</w:t>
      </w:r>
      <w:ins w:id="15"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lastRenderedPageBreak/>
        <w:t>tw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ins w:id="18" w:author="Sven Erik" w:date="2020-08-26T15:42:00Z">
        <w:r>
          <w:rPr>
            <w:rFonts w:ascii="Calibri" w:hAnsi="Calibri"/>
            <w:sz w:val="20"/>
            <w:szCs w:val="20"/>
            <w:lang w:val="en-GB"/>
          </w:rPr>
          <w:t xml:space="preserve">fw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637D6" w14:textId="77777777" w:rsidR="00A06AAF" w:rsidRDefault="00A06AAF">
      <w:r>
        <w:separator/>
      </w:r>
    </w:p>
  </w:endnote>
  <w:endnote w:type="continuationSeparator" w:id="0">
    <w:p w14:paraId="6FEFC453" w14:textId="77777777" w:rsidR="00A06AAF" w:rsidRDefault="00A06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67071EF" w:rsidR="00D15CF2" w:rsidRDefault="004878F3" w:rsidP="004878F3">
    <w:pPr>
      <w:pStyle w:val="Footer"/>
    </w:pPr>
    <w:r>
      <w:fldChar w:fldCharType="begin"/>
    </w:r>
    <w:r>
      <w:instrText xml:space="preserve"> DATE \@ "yyyy-MM-dd" </w:instrText>
    </w:r>
    <w:r>
      <w:fldChar w:fldCharType="separate"/>
    </w:r>
    <w:r w:rsidR="0069263D">
      <w:rPr>
        <w:noProof/>
      </w:rPr>
      <w:t>2023-11-30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04CA7" w14:textId="77777777" w:rsidR="00A06AAF" w:rsidRDefault="00A06AAF">
      <w:r>
        <w:separator/>
      </w:r>
    </w:p>
  </w:footnote>
  <w:footnote w:type="continuationSeparator" w:id="0">
    <w:p w14:paraId="10D3CBEA" w14:textId="77777777" w:rsidR="00A06AAF" w:rsidRDefault="00A06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548DC419"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w:t>
    </w:r>
    <w:r w:rsidR="001C391A">
      <w:rPr>
        <w:rStyle w:val="Strong"/>
        <w:rFonts w:asciiTheme="minorHAnsi" w:hAnsiTheme="minorHAnsi" w:cstheme="minorHAnsi"/>
        <w:szCs w:val="24"/>
      </w:rPr>
      <w:t>27</w:t>
    </w:r>
    <w:r w:rsidRPr="001F1E3B">
      <w:rPr>
        <w:rStyle w:val="Strong"/>
        <w:rFonts w:asciiTheme="minorHAnsi" w:hAnsiTheme="minorHAnsi" w:cstheme="minorHAnsi"/>
        <w:szCs w:val="24"/>
      </w:rPr>
      <w:t>-</w:t>
    </w:r>
    <w:r w:rsidR="001C391A">
      <w:rPr>
        <w:rStyle w:val="Strong"/>
        <w:rFonts w:asciiTheme="minorHAnsi" w:hAnsiTheme="minorHAnsi" w:cstheme="minorHAnsi"/>
        <w:szCs w:val="24"/>
      </w:rPr>
      <w:t>ss014</w:t>
    </w:r>
    <w:r w:rsidRPr="001F1E3B">
      <w:rPr>
        <w:rStyle w:val="Strong"/>
        <w:rFonts w:asciiTheme="minorHAnsi" w:hAnsiTheme="minorHAnsi" w:cstheme="minorHAnsi"/>
        <w:szCs w:val="24"/>
      </w:rPr>
      <w:t>-</w:t>
    </w:r>
    <w:r w:rsidR="001C391A">
      <w:rPr>
        <w:rStyle w:val="Strong"/>
        <w:rFonts w:asciiTheme="minorHAnsi" w:hAnsiTheme="minorHAnsi" w:cstheme="minorHAnsi"/>
        <w:szCs w:val="24"/>
      </w:rPr>
      <w:t>23</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A283337"/>
    <w:multiLevelType w:val="hybridMultilevel"/>
    <w:tmpl w:val="E9CA8420"/>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5" w15:restartNumberingAfterBreak="0">
    <w:nsid w:val="4B54288D"/>
    <w:multiLevelType w:val="hybridMultilevel"/>
    <w:tmpl w:val="DC66F24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77105025">
    <w:abstractNumId w:val="2"/>
  </w:num>
  <w:num w:numId="2" w16cid:durableId="115610791">
    <w:abstractNumId w:val="9"/>
  </w:num>
  <w:num w:numId="3" w16cid:durableId="938876428">
    <w:abstractNumId w:val="8"/>
  </w:num>
  <w:num w:numId="4" w16cid:durableId="1770390055">
    <w:abstractNumId w:val="7"/>
  </w:num>
  <w:num w:numId="5" w16cid:durableId="2141337026">
    <w:abstractNumId w:val="0"/>
  </w:num>
  <w:num w:numId="6" w16cid:durableId="711272047">
    <w:abstractNumId w:val="6"/>
  </w:num>
  <w:num w:numId="7" w16cid:durableId="1344673211">
    <w:abstractNumId w:val="1"/>
  </w:num>
  <w:num w:numId="8" w16cid:durableId="862593380">
    <w:abstractNumId w:val="3"/>
  </w:num>
  <w:num w:numId="9" w16cid:durableId="1244534733">
    <w:abstractNumId w:val="4"/>
  </w:num>
  <w:num w:numId="10" w16cid:durableId="1257397709">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391A"/>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072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725"/>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2A53"/>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263D"/>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4BD4"/>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6B0"/>
    <w:rsid w:val="00851844"/>
    <w:rsid w:val="00851BE5"/>
    <w:rsid w:val="00852370"/>
    <w:rsid w:val="00853D1D"/>
    <w:rsid w:val="00853E72"/>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6F13"/>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6AAF"/>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77A6C"/>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6F68"/>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18</TotalTime>
  <Pages>4</Pages>
  <Words>795</Words>
  <Characters>4535</Characters>
  <Application>Microsoft Office Word</Application>
  <DocSecurity>0</DocSecurity>
  <Lines>37</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5320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11</cp:revision>
  <cp:lastPrinted>2016-10-18T02:57:00Z</cp:lastPrinted>
  <dcterms:created xsi:type="dcterms:W3CDTF">2020-08-26T13:43:00Z</dcterms:created>
  <dcterms:modified xsi:type="dcterms:W3CDTF">2023-11-30T05:08:00Z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